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51" w:rsidRDefault="00435251">
      <w:pPr>
        <w:ind w:left="720" w:hanging="720"/>
        <w:jc w:val="center"/>
        <w:rPr>
          <w:b/>
          <w:bCs/>
        </w:rPr>
      </w:pPr>
      <w:r>
        <w:rPr>
          <w:b/>
          <w:bCs/>
          <w:sz w:val="32"/>
          <w:szCs w:val="32"/>
          <w:u w:val="single"/>
        </w:rPr>
        <w:t>Lesson Plan #1</w:t>
      </w:r>
      <w:r>
        <w:rPr>
          <w:b/>
          <w:bCs/>
        </w:rPr>
        <w:t xml:space="preserve"> </w:t>
      </w:r>
    </w:p>
    <w:p w:rsidR="00435251" w:rsidRDefault="00435251">
      <w:pPr>
        <w:ind w:left="720" w:hanging="720"/>
        <w:jc w:val="center"/>
        <w:rPr>
          <w:b/>
          <w:bCs/>
        </w:rPr>
      </w:pPr>
    </w:p>
    <w:p w:rsidR="00435251" w:rsidRDefault="00435251">
      <w:pPr>
        <w:ind w:left="720" w:hanging="720"/>
      </w:pPr>
    </w:p>
    <w:p w:rsidR="00435251" w:rsidRDefault="00435251">
      <w:r>
        <w:rPr>
          <w:b/>
          <w:bCs/>
          <w:u w:val="single"/>
        </w:rPr>
        <w:t xml:space="preserve">Name: </w:t>
      </w:r>
      <w:r>
        <w:t>Rachelle Burgess</w:t>
      </w:r>
      <w:r>
        <w:tab/>
        <w:t xml:space="preserve">                                                                     </w:t>
      </w:r>
    </w:p>
    <w:p w:rsidR="00435251" w:rsidRDefault="00435251">
      <w:r>
        <w:rPr>
          <w:b/>
          <w:bCs/>
          <w:u w:val="single"/>
        </w:rPr>
        <w:t xml:space="preserve">Age/Grade Level: </w:t>
      </w:r>
      <w:r>
        <w:t>3</w:t>
      </w:r>
      <w:r>
        <w:rPr>
          <w:sz w:val="24"/>
          <w:szCs w:val="24"/>
          <w:vertAlign w:val="superscript"/>
        </w:rPr>
        <w:t>rd</w:t>
      </w:r>
      <w:r>
        <w:t xml:space="preserve"> Grade</w:t>
      </w:r>
    </w:p>
    <w:p w:rsidR="00435251" w:rsidRDefault="00435251">
      <w:r>
        <w:rPr>
          <w:b/>
          <w:bCs/>
          <w:u w:val="single"/>
        </w:rPr>
        <w:t xml:space="preserve">Subject Area: </w:t>
      </w:r>
      <w:r>
        <w:t xml:space="preserve">General Music                      </w:t>
      </w:r>
      <w:r>
        <w:tab/>
      </w:r>
      <w:r>
        <w:tab/>
        <w:t xml:space="preserve">               </w:t>
      </w:r>
    </w:p>
    <w:p w:rsidR="00435251" w:rsidRDefault="00435251">
      <w:r>
        <w:rPr>
          <w:b/>
          <w:bCs/>
          <w:u w:val="single"/>
        </w:rPr>
        <w:t xml:space="preserve">Unit Title: </w:t>
      </w:r>
      <w:r>
        <w:t>Harmony</w:t>
      </w:r>
    </w:p>
    <w:p w:rsidR="00435251" w:rsidRDefault="00435251">
      <w:r>
        <w:rPr>
          <w:b/>
          <w:bCs/>
          <w:u w:val="single"/>
        </w:rPr>
        <w:t xml:space="preserve">Lesson Title:  </w:t>
      </w:r>
      <w:r>
        <w:t>Experience Listening, Singing, and Rhythmic Harmony</w:t>
      </w:r>
      <w:r>
        <w:tab/>
      </w:r>
      <w:r>
        <w:tab/>
      </w:r>
    </w:p>
    <w:p w:rsidR="00435251" w:rsidRDefault="00435251">
      <w:r>
        <w:rPr>
          <w:b/>
          <w:bCs/>
          <w:u w:val="single"/>
        </w:rPr>
        <w:t xml:space="preserve">Estimated Time: </w:t>
      </w:r>
      <w:r>
        <w:t>40 minutes</w:t>
      </w:r>
    </w:p>
    <w:p w:rsidR="00435251" w:rsidRDefault="00435251">
      <w:pPr>
        <w:rPr>
          <w:b/>
          <w:bCs/>
          <w:sz w:val="24"/>
          <w:szCs w:val="24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Purpose/Rationale for Lesson:  </w:t>
      </w:r>
    </w:p>
    <w:p w:rsidR="00435251" w:rsidRDefault="00435251">
      <w:r>
        <w:t xml:space="preserve">To guide students in performing independent musical parts, and to give them a fundamental acquisition of basic harmonic music prior to </w:t>
      </w:r>
      <w:r>
        <w:rPr>
          <w:b/>
          <w:bCs/>
        </w:rPr>
        <w:t>presenting</w:t>
      </w:r>
      <w:r>
        <w:t xml:space="preserve"> the concept of harmony; to develop the students’ vocabulary concerning musical terms in relation to harmony (consonance and dissonance) so that they may grow in their collaborative skills with other people and musicians.  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Curriculum Framing Questions:  </w:t>
      </w:r>
    </w:p>
    <w:p w:rsidR="00435251" w:rsidRDefault="00435251">
      <w:r>
        <w:rPr>
          <w:b/>
          <w:bCs/>
        </w:rPr>
        <w:t xml:space="preserve">Essential Question: </w:t>
      </w:r>
      <w:r>
        <w:t>How can we and why should we collaborate musically with other people?</w:t>
      </w:r>
    </w:p>
    <w:p w:rsidR="00435251" w:rsidRDefault="00435251">
      <w:r>
        <w:rPr>
          <w:b/>
          <w:bCs/>
        </w:rPr>
        <w:t xml:space="preserve">Unit Question that applies to this lesson:  </w:t>
      </w:r>
      <w:r>
        <w:t>How is harmony performed?</w:t>
      </w:r>
    </w:p>
    <w:p w:rsidR="00435251" w:rsidRDefault="00435251">
      <w:pPr>
        <w:rPr>
          <w:b/>
          <w:bCs/>
        </w:rPr>
      </w:pPr>
      <w:r>
        <w:rPr>
          <w:b/>
          <w:bCs/>
        </w:rPr>
        <w:t xml:space="preserve">Content Question: </w:t>
      </w:r>
      <w:r>
        <w:t>What effect is created by the concurrent use of sounds?</w:t>
      </w:r>
    </w:p>
    <w:p w:rsidR="00435251" w:rsidRDefault="00435251"/>
    <w:p w:rsidR="00435251" w:rsidRDefault="00435251">
      <w:pPr>
        <w:rPr>
          <w:ins w:id="0" w:author="Gayle Thieman" w:date="2011-08-09T05:48:00Z"/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Goals: </w:t>
      </w:r>
    </w:p>
    <w:p w:rsidR="00F3101C" w:rsidDel="00F3101C" w:rsidRDefault="00F3101C">
      <w:pPr>
        <w:numPr>
          <w:ins w:id="1" w:author="Gayle Thieman" w:date="2011-08-09T05:48:00Z"/>
        </w:numPr>
        <w:rPr>
          <w:del w:id="2" w:author="Gayle Thieman" w:date="2011-08-09T05:49:00Z"/>
          <w:b/>
          <w:bCs/>
          <w:sz w:val="24"/>
          <w:szCs w:val="24"/>
          <w:u w:val="single"/>
        </w:rPr>
      </w:pPr>
    </w:p>
    <w:p w:rsidR="00435251" w:rsidRDefault="00435251">
      <w:pPr>
        <w:rPr>
          <w:ins w:id="3" w:author="Gayle Thieman" w:date="2011-08-09T05:49:00Z"/>
        </w:rPr>
      </w:pPr>
      <w:proofErr w:type="gramStart"/>
      <w:r>
        <w:t>1)Develop</w:t>
      </w:r>
      <w:proofErr w:type="gramEnd"/>
      <w:r>
        <w:t xml:space="preserve"> students </w:t>
      </w:r>
      <w:ins w:id="4" w:author="Gayle Thieman" w:date="2011-08-09T05:48:00Z">
        <w:r w:rsidR="00F3101C">
          <w:t xml:space="preserve"> </w:t>
        </w:r>
      </w:ins>
      <w:r>
        <w:t xml:space="preserve">understanding of consonant and dissonant sounds, and their ability to distinguish between the two . </w:t>
      </w:r>
      <w:ins w:id="5" w:author="Gayle Thieman" w:date="2011-08-09T05:57:00Z">
        <w:r w:rsidR="00F3101C">
          <w:t>OK</w:t>
        </w:r>
      </w:ins>
    </w:p>
    <w:p w:rsidR="00F3101C" w:rsidDel="00F3101C" w:rsidRDefault="00F3101C">
      <w:pPr>
        <w:numPr>
          <w:ins w:id="6" w:author="Gayle Thieman" w:date="2011-08-09T05:49:00Z"/>
        </w:numPr>
        <w:rPr>
          <w:del w:id="7" w:author="Gayle Thieman" w:date="2011-08-09T05:50:00Z"/>
        </w:rPr>
      </w:pPr>
    </w:p>
    <w:p w:rsidR="00435251" w:rsidRDefault="00435251">
      <w:pPr>
        <w:rPr>
          <w:ins w:id="8" w:author="Gayle Thieman" w:date="2011-08-09T05:49:00Z"/>
        </w:rPr>
      </w:pPr>
      <w:proofErr w:type="gramStart"/>
      <w:r>
        <w:t>2)</w:t>
      </w:r>
      <w:ins w:id="9" w:author="Gayle Thieman" w:date="2011-08-09T05:50:00Z">
        <w:r w:rsidR="00F3101C">
          <w:t>to</w:t>
        </w:r>
        <w:proofErr w:type="gramEnd"/>
        <w:r w:rsidR="00F3101C">
          <w:t xml:space="preserve"> have </w:t>
        </w:r>
      </w:ins>
      <w:del w:id="10" w:author="Gayle Thieman" w:date="2011-08-09T05:49:00Z">
        <w:r w:rsidDel="00F3101C">
          <w:delText xml:space="preserve">To have </w:delText>
        </w:r>
      </w:del>
      <w:r>
        <w:t xml:space="preserve">students experience different types of individual accountability in music.  </w:t>
      </w:r>
      <w:ins w:id="11" w:author="Gayle Thieman" w:date="2011-08-09T05:57:00Z">
        <w:r w:rsidR="00F3101C">
          <w:t xml:space="preserve"> I don't understand this.</w:t>
        </w:r>
      </w:ins>
    </w:p>
    <w:p w:rsidR="00F3101C" w:rsidRDefault="00F3101C">
      <w:pPr>
        <w:numPr>
          <w:ins w:id="12" w:author="Gayle Thieman" w:date="2011-08-09T05:49:00Z"/>
        </w:numPr>
      </w:pPr>
    </w:p>
    <w:p w:rsidR="00435251" w:rsidRDefault="00435251">
      <w:r>
        <w:tab/>
      </w:r>
    </w:p>
    <w:p w:rsidR="00435251" w:rsidRDefault="004352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Curricular Objectives:</w:t>
      </w:r>
      <w:r>
        <w:rPr>
          <w:b/>
          <w:bCs/>
          <w:sz w:val="28"/>
          <w:szCs w:val="28"/>
        </w:rPr>
        <w:t xml:space="preserve">  </w:t>
      </w:r>
    </w:p>
    <w:p w:rsidR="00435251" w:rsidRDefault="00435251">
      <w:pPr>
        <w:rPr>
          <w:ins w:id="13" w:author="Gayle Thieman" w:date="2011-08-09T05:50:00Z"/>
          <w:sz w:val="24"/>
          <w:szCs w:val="24"/>
        </w:rPr>
      </w:pPr>
      <w:r>
        <w:rPr>
          <w:b/>
          <w:bCs/>
          <w:sz w:val="28"/>
          <w:szCs w:val="28"/>
        </w:rPr>
        <w:t xml:space="preserve">1) </w:t>
      </w:r>
      <w:r>
        <w:rPr>
          <w:b/>
          <w:bCs/>
          <w:sz w:val="24"/>
          <w:szCs w:val="24"/>
        </w:rPr>
        <w:t xml:space="preserve">Prepare </w:t>
      </w:r>
      <w:r>
        <w:rPr>
          <w:sz w:val="24"/>
          <w:szCs w:val="24"/>
        </w:rPr>
        <w:t>harmony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2) Practice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tika</w:t>
      </w:r>
      <w:proofErr w:type="spellEnd"/>
      <w:r>
        <w:rPr>
          <w:sz w:val="24"/>
          <w:szCs w:val="24"/>
        </w:rPr>
        <w:t xml:space="preserve"> &amp; tom-</w:t>
      </w:r>
      <w:proofErr w:type="spellStart"/>
      <w:r>
        <w:rPr>
          <w:sz w:val="24"/>
          <w:szCs w:val="24"/>
        </w:rPr>
        <w:t>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</w:t>
      </w:r>
      <w:proofErr w:type="spellEnd"/>
      <w:r>
        <w:rPr>
          <w:sz w:val="24"/>
          <w:szCs w:val="24"/>
        </w:rPr>
        <w:t>-tom rhythms</w:t>
      </w:r>
    </w:p>
    <w:p w:rsidR="00F3101C" w:rsidRDefault="00F3101C">
      <w:pPr>
        <w:numPr>
          <w:ins w:id="14" w:author="Gayle Thieman" w:date="2011-08-09T05:50:00Z"/>
        </w:numPr>
        <w:rPr>
          <w:sz w:val="24"/>
          <w:szCs w:val="24"/>
        </w:rPr>
      </w:pPr>
      <w:ins w:id="15" w:author="Gayle Thieman" w:date="2011-08-09T05:50:00Z">
        <w:r>
          <w:rPr>
            <w:sz w:val="24"/>
            <w:szCs w:val="24"/>
          </w:rPr>
          <w:t>These seem more like activities</w:t>
        </w:r>
      </w:ins>
    </w:p>
    <w:p w:rsidR="00435251" w:rsidRDefault="00435251">
      <w:pPr>
        <w:rPr>
          <w:b/>
          <w:bCs/>
          <w:sz w:val="24"/>
          <w:szCs w:val="24"/>
          <w:u w:val="single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Objectives</w:t>
      </w:r>
      <w:proofErr w:type="gramStart"/>
      <w:r>
        <w:rPr>
          <w:b/>
          <w:bCs/>
          <w:sz w:val="24"/>
          <w:szCs w:val="24"/>
          <w:u w:val="single"/>
        </w:rPr>
        <w:t xml:space="preserve">:    </w:t>
      </w:r>
      <w:ins w:id="16" w:author="Gayle Thieman" w:date="2011-08-09T05:51:00Z">
        <w:r w:rsidR="00F3101C">
          <w:rPr>
            <w:b/>
            <w:bCs/>
            <w:sz w:val="24"/>
            <w:szCs w:val="24"/>
            <w:u w:val="single"/>
          </w:rPr>
          <w:t xml:space="preserve">  These</w:t>
        </w:r>
        <w:proofErr w:type="gramEnd"/>
        <w:r w:rsidR="00F3101C">
          <w:rPr>
            <w:b/>
            <w:bCs/>
            <w:sz w:val="24"/>
            <w:szCs w:val="24"/>
            <w:u w:val="single"/>
          </w:rPr>
          <w:t xml:space="preserve"> can be written as learning objectives</w:t>
        </w:r>
      </w:ins>
      <w:r>
        <w:rPr>
          <w:b/>
          <w:bCs/>
          <w:sz w:val="24"/>
          <w:szCs w:val="24"/>
          <w:u w:val="single"/>
        </w:rPr>
        <w:t xml:space="preserve">  </w:t>
      </w:r>
      <w:ins w:id="17" w:author="Gayle Thieman" w:date="2011-08-09T06:02:00Z">
        <w:r w:rsidR="00F3101C">
          <w:rPr>
            <w:b/>
            <w:bCs/>
            <w:sz w:val="24"/>
            <w:szCs w:val="24"/>
            <w:u w:val="single"/>
          </w:rPr>
          <w:t xml:space="preserve"> Generally there are only a couple of objectives per lesson</w:t>
        </w:r>
      </w:ins>
      <w:r>
        <w:rPr>
          <w:b/>
          <w:bCs/>
          <w:sz w:val="24"/>
          <w:szCs w:val="24"/>
          <w:u w:val="single"/>
        </w:rPr>
        <w:t xml:space="preserve">                                             MENC Standard         Element:</w:t>
      </w:r>
    </w:p>
    <w:p w:rsidR="00435251" w:rsidRDefault="00435251">
      <w:pPr>
        <w:rPr>
          <w:b/>
          <w:bCs/>
        </w:rPr>
      </w:pPr>
      <w:r>
        <w:rPr>
          <w:b/>
          <w:bCs/>
        </w:rPr>
        <w:t xml:space="preserve">   Students will demonstrate and improve their ability to: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435251" w:rsidRDefault="00435251">
      <w:r>
        <w:t>--Play a variety of non-pitched percussion instruments</w:t>
      </w:r>
      <w:r>
        <w:tab/>
        <w:t xml:space="preserve">            </w:t>
      </w:r>
      <w:r>
        <w:tab/>
        <w:t xml:space="preserve">        (2)</w:t>
      </w:r>
      <w:r>
        <w:tab/>
        <w:t xml:space="preserve">                      Timbre</w:t>
      </w:r>
    </w:p>
    <w:p w:rsidR="00435251" w:rsidRDefault="00435251">
      <w:r>
        <w:t xml:space="preserve">--Play independent </w:t>
      </w:r>
      <w:proofErr w:type="spellStart"/>
      <w:r>
        <w:t>ta</w:t>
      </w:r>
      <w:proofErr w:type="spellEnd"/>
      <w:r>
        <w:t xml:space="preserve">, </w:t>
      </w:r>
      <w:proofErr w:type="spellStart"/>
      <w:r>
        <w:t>ti-ti</w:t>
      </w:r>
      <w:proofErr w:type="spellEnd"/>
      <w:r>
        <w:t xml:space="preserve">, </w:t>
      </w:r>
      <w:proofErr w:type="spellStart"/>
      <w:r>
        <w:t>tika-tika</w:t>
      </w:r>
      <w:proofErr w:type="spellEnd"/>
      <w:r>
        <w:t>, and tom-</w:t>
      </w:r>
      <w:proofErr w:type="spellStart"/>
      <w:r>
        <w:t>ti/ti</w:t>
      </w:r>
      <w:proofErr w:type="spellEnd"/>
      <w:r>
        <w:t>-tom rhythms                   (2)</w:t>
      </w:r>
      <w:r>
        <w:tab/>
        <w:t xml:space="preserve">             Rhythm/Harmony</w:t>
      </w:r>
    </w:p>
    <w:p w:rsidR="00435251" w:rsidRDefault="00435251">
      <w:proofErr w:type="gramStart"/>
      <w:r>
        <w:t>while</w:t>
      </w:r>
      <w:proofErr w:type="gramEnd"/>
      <w:r>
        <w:t xml:space="preserve"> participating in the opening rhythm activity.</w:t>
      </w:r>
    </w:p>
    <w:p w:rsidR="00435251" w:rsidRDefault="00435251">
      <w:pPr>
        <w:jc w:val="right"/>
      </w:pPr>
      <w:r>
        <w:t xml:space="preserve">--Sing in tune and in time “Hey, Ho, Nobody Home” both in unison </w:t>
      </w:r>
      <w:r>
        <w:tab/>
        <w:t xml:space="preserve">        (1)</w:t>
      </w:r>
      <w:r>
        <w:tab/>
      </w:r>
      <w:r>
        <w:tab/>
        <w:t>Melody/Harmony</w:t>
      </w:r>
    </w:p>
    <w:p w:rsidR="00435251" w:rsidRDefault="00435251">
      <w:proofErr w:type="gramStart"/>
      <w:r>
        <w:t>and</w:t>
      </w:r>
      <w:proofErr w:type="gramEnd"/>
      <w:r>
        <w:t xml:space="preserve"> in 2 part harmony.</w:t>
      </w:r>
    </w:p>
    <w:p w:rsidR="00435251" w:rsidRDefault="00435251">
      <w:r>
        <w:t>--Arrange a rhythmic composition within the parameter of the</w:t>
      </w:r>
      <w:r>
        <w:tab/>
        <w:t xml:space="preserve">        (4)</w:t>
      </w:r>
      <w:r>
        <w:tab/>
      </w:r>
      <w:r>
        <w:tab/>
        <w:t xml:space="preserve">      Arranging</w:t>
      </w:r>
    </w:p>
    <w:p w:rsidR="00435251" w:rsidRDefault="00435251">
      <w:proofErr w:type="gramStart"/>
      <w:r>
        <w:t>opening</w:t>
      </w:r>
      <w:proofErr w:type="gramEnd"/>
      <w:r>
        <w:t xml:space="preserve"> rhythmic activity. </w:t>
      </w:r>
      <w:r>
        <w:tab/>
      </w:r>
    </w:p>
    <w:p w:rsidR="00435251" w:rsidRDefault="00435251">
      <w:r>
        <w:t>--Listen to and identify the difference between                                              (6</w:t>
      </w:r>
      <w:proofErr w:type="gramStart"/>
      <w:r>
        <w:t>)                     Listening</w:t>
      </w:r>
      <w:proofErr w:type="gramEnd"/>
      <w:r>
        <w:t xml:space="preserve"> </w:t>
      </w:r>
    </w:p>
    <w:p w:rsidR="00435251" w:rsidRDefault="00435251">
      <w:proofErr w:type="gramStart"/>
      <w:r>
        <w:t>consonance</w:t>
      </w:r>
      <w:proofErr w:type="gramEnd"/>
      <w:r>
        <w:t xml:space="preserve"> and dissonance by participating in the </w:t>
      </w:r>
    </w:p>
    <w:p w:rsidR="00435251" w:rsidRDefault="00435251">
      <w:proofErr w:type="gramStart"/>
      <w:r>
        <w:t>listening</w:t>
      </w:r>
      <w:proofErr w:type="gramEnd"/>
      <w:r>
        <w:t xml:space="preserve"> activity.  </w:t>
      </w:r>
    </w:p>
    <w:p w:rsidR="00435251" w:rsidRDefault="00435251">
      <w:r>
        <w:t xml:space="preserve">--Read rhythmic notations for </w:t>
      </w:r>
      <w:proofErr w:type="spellStart"/>
      <w:r>
        <w:t>ta</w:t>
      </w:r>
      <w:proofErr w:type="spellEnd"/>
      <w:r>
        <w:t xml:space="preserve">, </w:t>
      </w:r>
      <w:proofErr w:type="spellStart"/>
      <w:r>
        <w:t>ti-ti</w:t>
      </w:r>
      <w:proofErr w:type="spellEnd"/>
      <w:r>
        <w:t xml:space="preserve">, </w:t>
      </w:r>
      <w:proofErr w:type="spellStart"/>
      <w:r>
        <w:t>tika-tika</w:t>
      </w:r>
      <w:proofErr w:type="spellEnd"/>
      <w:r>
        <w:t>, and tom-</w:t>
      </w:r>
      <w:proofErr w:type="spellStart"/>
      <w:r>
        <w:t>ti</w:t>
      </w:r>
      <w:proofErr w:type="spellEnd"/>
      <w:r>
        <w:t xml:space="preserve">, </w:t>
      </w:r>
      <w:proofErr w:type="spellStart"/>
      <w:r>
        <w:t>ti</w:t>
      </w:r>
      <w:proofErr w:type="spellEnd"/>
      <w:r>
        <w:t>-tom                 (5)</w:t>
      </w:r>
      <w:r>
        <w:tab/>
        <w:t>Reading Notation</w:t>
      </w:r>
    </w:p>
    <w:p w:rsidR="00435251" w:rsidRDefault="00435251">
      <w:proofErr w:type="gramStart"/>
      <w:r>
        <w:t>while</w:t>
      </w:r>
      <w:proofErr w:type="gramEnd"/>
      <w:r>
        <w:t xml:space="preserve"> participating in the opening rhythmic activity.  </w:t>
      </w:r>
    </w:p>
    <w:p w:rsidR="00435251" w:rsidRDefault="00435251"/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Curriculum Standards:</w:t>
      </w:r>
      <w:r>
        <w:rPr>
          <w:u w:val="single"/>
        </w:rPr>
        <w:t xml:space="preserve">   </w:t>
      </w:r>
    </w:p>
    <w:p w:rsidR="00435251" w:rsidRDefault="00435251">
      <w:pPr>
        <w:rPr>
          <w:b/>
          <w:bCs/>
        </w:rPr>
      </w:pPr>
      <w:r>
        <w:rPr>
          <w:b/>
          <w:bCs/>
        </w:rPr>
        <w:t>MENC National Standards-</w:t>
      </w:r>
    </w:p>
    <w:p w:rsidR="00435251" w:rsidRDefault="00435251">
      <w:r>
        <w:t>#1: Singing alone and with others, a varied repertoire of music.</w:t>
      </w:r>
    </w:p>
    <w:p w:rsidR="00435251" w:rsidRDefault="00435251">
      <w:r>
        <w:t>#2: Performing on instruments alone and with others, a varied repertoire of music.</w:t>
      </w:r>
    </w:p>
    <w:p w:rsidR="00435251" w:rsidRDefault="00435251">
      <w:r>
        <w:t>#4 Composing and arranging music within specified guidelines</w:t>
      </w:r>
    </w:p>
    <w:p w:rsidR="00435251" w:rsidRDefault="00435251">
      <w:proofErr w:type="gramStart"/>
      <w:r>
        <w:t>#5 Reading and notating music.</w:t>
      </w:r>
      <w:proofErr w:type="gramEnd"/>
      <w:r>
        <w:t xml:space="preserve"> </w:t>
      </w:r>
    </w:p>
    <w:p w:rsidR="00435251" w:rsidRDefault="00435251">
      <w:r>
        <w:t xml:space="preserve">#6 Listening to, analyzing, and describing music. 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Materials Needed:</w:t>
      </w:r>
    </w:p>
    <w:p w:rsidR="00435251" w:rsidRDefault="00435251">
      <w:r>
        <w:t>--Rhythm Matrix (self made manipulative)</w:t>
      </w:r>
    </w:p>
    <w:p w:rsidR="00435251" w:rsidRDefault="00435251">
      <w:r>
        <w:t>--Document Camera</w:t>
      </w:r>
    </w:p>
    <w:p w:rsidR="00435251" w:rsidRDefault="00435251">
      <w:r>
        <w:t>--“</w:t>
      </w:r>
      <w:proofErr w:type="spellStart"/>
      <w:r>
        <w:t>Hey</w:t>
      </w:r>
      <w:proofErr w:type="gramStart"/>
      <w:r>
        <w:t>,Ho,Nobody</w:t>
      </w:r>
      <w:proofErr w:type="spellEnd"/>
      <w:proofErr w:type="gramEnd"/>
      <w:r>
        <w:t xml:space="preserve"> Home” (Kodaly Level One.  Portland State University, 2010.  Master Copy)</w:t>
      </w:r>
    </w:p>
    <w:p w:rsidR="00435251" w:rsidRDefault="00435251">
      <w:r>
        <w:t>--26-30 non-pitched percussion instruments.</w:t>
      </w:r>
    </w:p>
    <w:p w:rsidR="00435251" w:rsidRDefault="00435251">
      <w:r>
        <w:t>--“Blue Bird”(</w:t>
      </w:r>
      <w:r>
        <w:rPr>
          <w:u w:val="single"/>
        </w:rPr>
        <w:t xml:space="preserve">46 2-Part American Folk Songs.  </w:t>
      </w:r>
      <w:r>
        <w:t>Bacon</w:t>
      </w:r>
      <w:proofErr w:type="gramStart"/>
      <w:r>
        <w:t>,  p.9</w:t>
      </w:r>
      <w:proofErr w:type="gramEnd"/>
      <w:r>
        <w:t>)</w:t>
      </w:r>
    </w:p>
    <w:p w:rsidR="00435251" w:rsidRDefault="00435251">
      <w:r>
        <w:t>--</w:t>
      </w:r>
      <w:proofErr w:type="gramStart"/>
      <w:r>
        <w:t>piano</w:t>
      </w:r>
      <w:proofErr w:type="gramEnd"/>
    </w:p>
    <w:p w:rsidR="00435251" w:rsidRDefault="00435251">
      <w:r>
        <w:t xml:space="preserve">--Vivaldi’s “Four Seasons” </w:t>
      </w:r>
      <w:proofErr w:type="spellStart"/>
      <w:r>
        <w:t>cd</w:t>
      </w:r>
      <w:proofErr w:type="spellEnd"/>
      <w:r>
        <w:t xml:space="preserve"> (30 second excerpt).</w:t>
      </w:r>
    </w:p>
    <w:p w:rsidR="00435251" w:rsidRDefault="00435251">
      <w:r>
        <w:t>--Youtube.com “</w:t>
      </w:r>
      <w:proofErr w:type="spellStart"/>
      <w:r>
        <w:t>Pierot</w:t>
      </w:r>
      <w:proofErr w:type="spellEnd"/>
      <w:r>
        <w:t xml:space="preserve"> </w:t>
      </w:r>
      <w:proofErr w:type="spellStart"/>
      <w:r>
        <w:t>Lunaire</w:t>
      </w:r>
      <w:proofErr w:type="spellEnd"/>
      <w:r>
        <w:t>” video (30 second excerpt</w:t>
      </w:r>
      <w:proofErr w:type="gramStart"/>
      <w:r>
        <w:t>)</w:t>
      </w:r>
      <w:ins w:id="18" w:author="Gayle Thieman" w:date="2011-08-09T05:53:00Z">
        <w:r w:rsidR="00F3101C">
          <w:t xml:space="preserve">  NEED</w:t>
        </w:r>
        <w:proofErr w:type="gramEnd"/>
        <w:r w:rsidR="00F3101C">
          <w:t xml:space="preserve"> URL</w:t>
        </w:r>
      </w:ins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Background knowledge or skills students need prior to lesson:</w:t>
      </w:r>
    </w:p>
    <w:p w:rsidR="00435251" w:rsidRDefault="00435251">
      <w:r>
        <w:t xml:space="preserve">-Steady beat acquisition </w:t>
      </w:r>
    </w:p>
    <w:p w:rsidR="00435251" w:rsidRDefault="00435251">
      <w:r>
        <w:t xml:space="preserve">-Unison singing in tune (simple melodies) </w:t>
      </w:r>
    </w:p>
    <w:p w:rsidR="00435251" w:rsidRDefault="00435251">
      <w:r>
        <w:t xml:space="preserve">--Adequate performance of rhythmic units: </w:t>
      </w:r>
      <w:proofErr w:type="spellStart"/>
      <w:r>
        <w:t>ta</w:t>
      </w:r>
      <w:proofErr w:type="spellEnd"/>
      <w:r>
        <w:t xml:space="preserve">, </w:t>
      </w:r>
      <w:proofErr w:type="spellStart"/>
      <w:r>
        <w:t>titi</w:t>
      </w:r>
      <w:proofErr w:type="spellEnd"/>
      <w:r>
        <w:t xml:space="preserve">, </w:t>
      </w:r>
      <w:proofErr w:type="spellStart"/>
      <w:r>
        <w:t>tika-tika</w:t>
      </w:r>
      <w:proofErr w:type="spellEnd"/>
      <w:r>
        <w:t>, &amp; tom-</w:t>
      </w:r>
      <w:proofErr w:type="spellStart"/>
      <w:r>
        <w:t>ti/ti</w:t>
      </w:r>
      <w:proofErr w:type="spellEnd"/>
      <w:r>
        <w:t xml:space="preserve">-tom.  </w:t>
      </w:r>
    </w:p>
    <w:p w:rsidR="00435251" w:rsidRDefault="00435251">
      <w:r>
        <w:t>--Must know how to sing “Bluebird” (second grade curriculum).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Teacher Prep:</w:t>
      </w:r>
    </w:p>
    <w:p w:rsidR="00435251" w:rsidRDefault="00435251">
      <w:r>
        <w:t>--Have document camera set up, with rhythm matrix turned around, so it isn’t distracting.</w:t>
      </w:r>
    </w:p>
    <w:p w:rsidR="00435251" w:rsidRDefault="00435251">
      <w:r>
        <w:t>--Label each corner of room 1-4, and put at least 6 non-pitched percussion instruments at each station.</w:t>
      </w:r>
    </w:p>
    <w:p w:rsidR="00435251" w:rsidRDefault="00435251">
      <w:r>
        <w:t>--Pick one wall in the classroom.  Label one side “consonance” and the other side “dissonance.”</w:t>
      </w:r>
    </w:p>
    <w:p w:rsidR="00435251" w:rsidRDefault="00435251">
      <w:r>
        <w:t xml:space="preserve">--Put Vivaldi in the </w:t>
      </w:r>
      <w:proofErr w:type="spellStart"/>
      <w:proofErr w:type="gramStart"/>
      <w:r>
        <w:t>cd</w:t>
      </w:r>
      <w:proofErr w:type="spellEnd"/>
      <w:proofErr w:type="gramEnd"/>
      <w:r>
        <w:t xml:space="preserve"> player, and have it ready to play.</w:t>
      </w:r>
    </w:p>
    <w:p w:rsidR="00435251" w:rsidRDefault="00435251">
      <w:pPr>
        <w:rPr>
          <w:b/>
          <w:bCs/>
          <w:sz w:val="24"/>
          <w:szCs w:val="24"/>
          <w:u w:val="single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Hook:</w:t>
      </w:r>
    </w:p>
    <w:p w:rsidR="00435251" w:rsidRDefault="00435251">
      <w:r>
        <w:t>“Rhythm Matrix Activity”</w:t>
      </w:r>
    </w:p>
    <w:p w:rsidR="00435251" w:rsidRDefault="00435251">
      <w:r>
        <w:t xml:space="preserve">--As students come into classroom, teacher counts them off in 4’s.  </w:t>
      </w:r>
    </w:p>
    <w:p w:rsidR="00435251" w:rsidRDefault="00435251">
      <w:r>
        <w:t>--Students go to 1 of 4 stations set up and labeled 1-4, each with various non-pitched</w:t>
      </w:r>
    </w:p>
    <w:p w:rsidR="00435251" w:rsidRDefault="00435251">
      <w:r>
        <w:t xml:space="preserve"> </w:t>
      </w:r>
      <w:proofErr w:type="gramStart"/>
      <w:r>
        <w:t>percussion</w:t>
      </w:r>
      <w:proofErr w:type="gramEnd"/>
      <w:r>
        <w:t xml:space="preserve"> instruments.  Teacher leads students in several rounds of call </w:t>
      </w:r>
    </w:p>
    <w:p w:rsidR="00435251" w:rsidRDefault="00435251">
      <w:pPr>
        <w:rPr>
          <w:i/>
          <w:iCs/>
        </w:rPr>
      </w:pPr>
      <w:proofErr w:type="gramStart"/>
      <w:r>
        <w:t>and</w:t>
      </w:r>
      <w:proofErr w:type="gramEnd"/>
      <w:r>
        <w:t xml:space="preserve"> response with known rhythms.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3 minutes</w:t>
      </w:r>
    </w:p>
    <w:p w:rsidR="00435251" w:rsidRDefault="00435251">
      <w:r>
        <w:t xml:space="preserve">--Teacher asks, “Please raise your instrument if you are playing a </w:t>
      </w:r>
      <w:proofErr w:type="gramStart"/>
      <w:r>
        <w:t>guiro…….</w:t>
      </w:r>
      <w:proofErr w:type="gramEnd"/>
    </w:p>
    <w:p w:rsidR="00435251" w:rsidRDefault="00435251">
      <w:r>
        <w:t xml:space="preserve">Please raise your instrument if you are playing a </w:t>
      </w:r>
      <w:proofErr w:type="spellStart"/>
      <w:r>
        <w:t>cabasa</w:t>
      </w:r>
      <w:proofErr w:type="spellEnd"/>
      <w:r>
        <w:t>.” (</w:t>
      </w:r>
      <w:proofErr w:type="gramStart"/>
      <w:r>
        <w:t>repeat</w:t>
      </w:r>
      <w:proofErr w:type="gramEnd"/>
      <w:r>
        <w:t xml:space="preserve"> with all </w:t>
      </w:r>
    </w:p>
    <w:p w:rsidR="00435251" w:rsidRDefault="00435251">
      <w:proofErr w:type="gramStart"/>
      <w:r>
        <w:t>review</w:t>
      </w:r>
      <w:proofErr w:type="gramEnd"/>
      <w:r>
        <w:t xml:space="preserve"> </w:t>
      </w:r>
      <w:proofErr w:type="spellStart"/>
      <w:r>
        <w:t>vocab</w:t>
      </w:r>
      <w:proofErr w:type="spellEnd"/>
      <w:r>
        <w:t xml:space="preserve"> instruments(see Attention to Literacy below) </w:t>
      </w:r>
      <w:r>
        <w:tab/>
      </w:r>
      <w:r>
        <w:tab/>
      </w:r>
      <w:r>
        <w:tab/>
      </w:r>
      <w:r>
        <w:tab/>
      </w:r>
      <w:r>
        <w:rPr>
          <w:i/>
          <w:iCs/>
        </w:rPr>
        <w:t>1 minutes</w:t>
      </w:r>
    </w:p>
    <w:p w:rsidR="00435251" w:rsidRDefault="00435251">
      <w:pPr>
        <w:rPr>
          <w:i/>
          <w:iCs/>
        </w:rPr>
      </w:pPr>
      <w:r>
        <w:t>--Teacher reveals rhythm matrix on document camera, and tells group 1 to</w:t>
      </w:r>
      <w:r>
        <w:tab/>
      </w:r>
      <w:r>
        <w:rPr>
          <w:i/>
          <w:iCs/>
        </w:rPr>
        <w:t xml:space="preserve">              </w:t>
      </w:r>
    </w:p>
    <w:p w:rsidR="00435251" w:rsidRDefault="00435251">
      <w:proofErr w:type="gramStart"/>
      <w:r>
        <w:t>play</w:t>
      </w:r>
      <w:proofErr w:type="gramEnd"/>
      <w:r>
        <w:t xml:space="preserve"> row 1 forwards.  Teacher tells group 2 to play row 2 forwards, etc. </w:t>
      </w:r>
    </w:p>
    <w:p w:rsidR="00435251" w:rsidRDefault="00435251">
      <w:proofErr w:type="gramStart"/>
      <w:r>
        <w:t>Students</w:t>
      </w:r>
      <w:proofErr w:type="gramEnd"/>
      <w:r>
        <w:t xml:space="preserve"> play as directed.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2 minutes</w:t>
      </w:r>
    </w:p>
    <w:p w:rsidR="00435251" w:rsidRDefault="00435251">
      <w:r>
        <w:t>--Teacher tells group 1 to play column 1 upside down to right side up.</w:t>
      </w:r>
      <w:r>
        <w:tab/>
      </w:r>
      <w:r>
        <w:tab/>
      </w:r>
      <w:r>
        <w:tab/>
      </w:r>
      <w:r>
        <w:tab/>
      </w:r>
    </w:p>
    <w:p w:rsidR="00435251" w:rsidRDefault="00435251">
      <w:r>
        <w:t>Teacher tells group 2 to play column 2 upside down to right side up, etc.</w:t>
      </w:r>
      <w:r>
        <w:tab/>
      </w:r>
      <w:r>
        <w:tab/>
      </w:r>
      <w:r>
        <w:rPr>
          <w:i/>
          <w:iCs/>
        </w:rPr>
        <w:t>1 minute</w:t>
      </w:r>
    </w:p>
    <w:p w:rsidR="00435251" w:rsidRDefault="00435251">
      <w:r>
        <w:t xml:space="preserve">--Teacher tells class to pick any 4 boxes in the matrix, and play them in time </w:t>
      </w:r>
    </w:p>
    <w:p w:rsidR="00435251" w:rsidRDefault="00435251">
      <w:proofErr w:type="gramStart"/>
      <w:r>
        <w:t>with</w:t>
      </w:r>
      <w:proofErr w:type="gramEnd"/>
      <w:r>
        <w:t xml:space="preserve"> the whole group. Teacher:  “If you’d like, you can pick one buddy to play the</w:t>
      </w:r>
    </w:p>
    <w:p w:rsidR="00435251" w:rsidRDefault="00435251">
      <w:proofErr w:type="gramStart"/>
      <w:r>
        <w:t>same</w:t>
      </w:r>
      <w:proofErr w:type="gramEnd"/>
      <w:r>
        <w:t xml:space="preserve"> boxes with.”  </w:t>
      </w:r>
      <w:proofErr w:type="gramStart"/>
      <w:r>
        <w:t>Students</w:t>
      </w:r>
      <w:proofErr w:type="gramEnd"/>
      <w:r>
        <w:t xml:space="preserve"> play as directed.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2 minutes</w:t>
      </w:r>
    </w:p>
    <w:p w:rsidR="00435251" w:rsidRDefault="00F3101C">
      <w:ins w:id="19" w:author="Gayle Thieman" w:date="2011-08-09T05:54:00Z">
        <w:r>
          <w:t xml:space="preserve">What is the purpose of this </w:t>
        </w:r>
        <w:proofErr w:type="gramStart"/>
        <w:r>
          <w:t>activity  How</w:t>
        </w:r>
        <w:proofErr w:type="gramEnd"/>
        <w:r>
          <w:t xml:space="preserve"> does it relate to the </w:t>
        </w:r>
      </w:ins>
      <w:ins w:id="20" w:author="Gayle Thieman" w:date="2011-08-09T05:55:00Z">
        <w:r>
          <w:t>lesson goal?</w:t>
        </w:r>
      </w:ins>
    </w:p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Procedures:</w:t>
      </w:r>
      <w:r>
        <w:rPr>
          <w:u w:val="single"/>
        </w:rPr>
        <w:t xml:space="preserve"> </w:t>
      </w:r>
      <w:ins w:id="21" w:author="Gayle Thieman" w:date="2011-08-09T06:05:00Z">
        <w:r w:rsidR="00D85FB5">
          <w:rPr>
            <w:u w:val="single"/>
          </w:rPr>
          <w:t xml:space="preserve">  CLEAR</w:t>
        </w:r>
      </w:ins>
    </w:p>
    <w:p w:rsidR="00435251" w:rsidRDefault="00435251">
      <w:pPr>
        <w:rPr>
          <w:i/>
          <w:iCs/>
        </w:rPr>
      </w:pPr>
      <w:r>
        <w:t>1) Do warm up/hook activity, “Rhythm Matrix” (see instructions above)</w:t>
      </w:r>
      <w:r>
        <w:tab/>
        <w:t xml:space="preserve">             </w:t>
      </w:r>
      <w:r>
        <w:rPr>
          <w:i/>
          <w:iCs/>
        </w:rPr>
        <w:t>9 minutes</w:t>
      </w:r>
    </w:p>
    <w:p w:rsidR="00435251" w:rsidRDefault="00435251">
      <w:r>
        <w:t xml:space="preserve">2) Play a M3 on the piano, and ask students to go to “consonance” if it sounds good </w:t>
      </w:r>
    </w:p>
    <w:p w:rsidR="00435251" w:rsidRDefault="00435251">
      <w:r>
        <w:t xml:space="preserve">     </w:t>
      </w:r>
      <w:proofErr w:type="gramStart"/>
      <w:r>
        <w:t>to</w:t>
      </w:r>
      <w:proofErr w:type="gramEnd"/>
      <w:r>
        <w:t xml:space="preserve"> them, and to go to “dissonance” if it sounds bad to them.  Once everyone has made </w:t>
      </w:r>
    </w:p>
    <w:p w:rsidR="00435251" w:rsidRDefault="00435251">
      <w:r>
        <w:t xml:space="preserve">     </w:t>
      </w:r>
      <w:proofErr w:type="gramStart"/>
      <w:r>
        <w:t>a</w:t>
      </w:r>
      <w:proofErr w:type="gramEnd"/>
      <w:r>
        <w:t xml:space="preserve"> choice and moved accordingly, teacher tells them she played what we call in music,</w:t>
      </w:r>
    </w:p>
    <w:p w:rsidR="00435251" w:rsidRDefault="00435251">
      <w:r>
        <w:t xml:space="preserve"> “</w:t>
      </w:r>
      <w:proofErr w:type="gramStart"/>
      <w:r>
        <w:t>consonance</w:t>
      </w:r>
      <w:proofErr w:type="gramEnd"/>
      <w:r>
        <w:t xml:space="preserve">.”   Consonance means that when more than one sounds are played together, </w:t>
      </w:r>
    </w:p>
    <w:p w:rsidR="00435251" w:rsidRDefault="00435251">
      <w:r>
        <w:t xml:space="preserve">    </w:t>
      </w:r>
      <w:proofErr w:type="gramStart"/>
      <w:r>
        <w:t>what</w:t>
      </w:r>
      <w:proofErr w:type="gramEnd"/>
      <w:r>
        <w:t xml:space="preserve"> you hear sounds good, or pleasing to the ear.</w:t>
      </w:r>
    </w:p>
    <w:p w:rsidR="00435251" w:rsidRDefault="00435251">
      <w:r>
        <w:t xml:space="preserve">     “Dissonance” means that when more than one sounds are put together, </w:t>
      </w:r>
    </w:p>
    <w:p w:rsidR="00435251" w:rsidRDefault="00435251">
      <w:r>
        <w:t xml:space="preserve">      </w:t>
      </w:r>
      <w:proofErr w:type="gramStart"/>
      <w:r>
        <w:t>they</w:t>
      </w:r>
      <w:proofErr w:type="gramEnd"/>
      <w:r>
        <w:t xml:space="preserve"> sound bad, or “dissonant” to the ear.  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2 minutes</w:t>
      </w:r>
    </w:p>
    <w:p w:rsidR="00435251" w:rsidRDefault="00435251">
      <w:r>
        <w:t xml:space="preserve"> 3) Play a </w:t>
      </w:r>
      <w:proofErr w:type="spellStart"/>
      <w:r>
        <w:t>tritone</w:t>
      </w:r>
      <w:proofErr w:type="spellEnd"/>
      <w:r>
        <w:t xml:space="preserve"> on the piano, and ask students to move to the side of the room</w:t>
      </w:r>
    </w:p>
    <w:p w:rsidR="00435251" w:rsidRDefault="00435251">
      <w:r>
        <w:t xml:space="preserve">     </w:t>
      </w:r>
      <w:proofErr w:type="gramStart"/>
      <w:r>
        <w:t>that</w:t>
      </w:r>
      <w:proofErr w:type="gramEnd"/>
      <w:r>
        <w:t xml:space="preserve"> describes what they hear: consonance or dissonance?  Cold call a couple </w:t>
      </w:r>
    </w:p>
    <w:p w:rsidR="00435251" w:rsidRDefault="00435251">
      <w:r>
        <w:t xml:space="preserve">      </w:t>
      </w:r>
      <w:proofErr w:type="gramStart"/>
      <w:r>
        <w:t>of</w:t>
      </w:r>
      <w:proofErr w:type="gramEnd"/>
      <w:r>
        <w:t xml:space="preserve"> students and ask them what they hear and how it makes them feel.  Ask them </w:t>
      </w:r>
    </w:p>
    <w:p w:rsidR="00435251" w:rsidRDefault="00435251">
      <w:r>
        <w:t xml:space="preserve">      </w:t>
      </w:r>
      <w:proofErr w:type="gramStart"/>
      <w:r>
        <w:t>to</w:t>
      </w:r>
      <w:proofErr w:type="gramEnd"/>
      <w:r>
        <w:t xml:space="preserve"> describe the sound.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3 minutes</w:t>
      </w:r>
    </w:p>
    <w:p w:rsidR="00435251" w:rsidRDefault="00435251">
      <w:r>
        <w:t>4) Play a 30 second recording of Vivaldi’s “Four Seasons,“ and repeat activity with</w:t>
      </w:r>
    </w:p>
    <w:p w:rsidR="00435251" w:rsidRDefault="00435251">
      <w:r>
        <w:t xml:space="preserve">      2-3 cold calls.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3 minutes</w:t>
      </w:r>
    </w:p>
    <w:p w:rsidR="00435251" w:rsidRDefault="00435251">
      <w:r>
        <w:t xml:space="preserve">     Play a 30 second recording of </w:t>
      </w:r>
      <w:proofErr w:type="spellStart"/>
      <w:r>
        <w:t>Schoenburg’s</w:t>
      </w:r>
      <w:proofErr w:type="spellEnd"/>
      <w:r>
        <w:t xml:space="preserve"> “</w:t>
      </w:r>
      <w:proofErr w:type="spellStart"/>
      <w:r>
        <w:t>Pierot</w:t>
      </w:r>
      <w:proofErr w:type="spellEnd"/>
      <w:r>
        <w:t xml:space="preserve"> </w:t>
      </w:r>
      <w:proofErr w:type="spellStart"/>
      <w:r>
        <w:t>Lunaire</w:t>
      </w:r>
      <w:proofErr w:type="spellEnd"/>
      <w:r>
        <w:t xml:space="preserve">,” and repeat </w:t>
      </w:r>
    </w:p>
    <w:p w:rsidR="00435251" w:rsidRDefault="00435251">
      <w:pPr>
        <w:rPr>
          <w:i/>
          <w:iCs/>
        </w:rPr>
      </w:pPr>
      <w:r>
        <w:t xml:space="preserve">     </w:t>
      </w:r>
      <w:proofErr w:type="gramStart"/>
      <w:r>
        <w:t>activity</w:t>
      </w:r>
      <w:proofErr w:type="gramEnd"/>
      <w:r>
        <w:t xml:space="preserve"> with 2-3 cold calls.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3 minutes</w:t>
      </w:r>
    </w:p>
    <w:p w:rsidR="00435251" w:rsidRDefault="00435251">
      <w:proofErr w:type="gramStart"/>
      <w:r>
        <w:t>5)  Students</w:t>
      </w:r>
      <w:proofErr w:type="gramEnd"/>
      <w:r>
        <w:t xml:space="preserve"> imitate the teacher’s demonstration of “Hey, Ho, Nobody Home” </w:t>
      </w:r>
    </w:p>
    <w:p w:rsidR="00435251" w:rsidRDefault="00435251">
      <w:r>
        <w:t xml:space="preserve">    </w:t>
      </w:r>
      <w:proofErr w:type="gramStart"/>
      <w:r>
        <w:t>until</w:t>
      </w:r>
      <w:proofErr w:type="gramEnd"/>
      <w:r>
        <w:t xml:space="preserve"> they can replicate the melody accurately.  Ask a student to summarize</w:t>
      </w:r>
    </w:p>
    <w:p w:rsidR="00435251" w:rsidRDefault="00435251">
      <w:r>
        <w:t xml:space="preserve">    </w:t>
      </w:r>
      <w:proofErr w:type="gramStart"/>
      <w:r>
        <w:t>the</w:t>
      </w:r>
      <w:proofErr w:type="gramEnd"/>
      <w:r>
        <w:t xml:space="preserve"> meaning of the lyrics to the song.                                                                          2 minutes</w:t>
      </w:r>
    </w:p>
    <w:p w:rsidR="00435251" w:rsidRDefault="00435251">
      <w:r>
        <w:t>6) Tell the students we are now going to sing in what musicians call a “round.”</w:t>
      </w:r>
      <w:r>
        <w:tab/>
      </w:r>
      <w:r>
        <w:tab/>
      </w:r>
    </w:p>
    <w:p w:rsidR="00435251" w:rsidRDefault="00435251">
      <w:r>
        <w:t xml:space="preserve">    Teacher:  “This means that we are going to sing the same song, but we will </w:t>
      </w:r>
    </w:p>
    <w:p w:rsidR="00435251" w:rsidRDefault="00435251">
      <w:r>
        <w:t xml:space="preserve">    </w:t>
      </w:r>
      <w:proofErr w:type="gramStart"/>
      <w:r>
        <w:t>start</w:t>
      </w:r>
      <w:proofErr w:type="gramEnd"/>
      <w:r>
        <w:t xml:space="preserve"> singing at different times.”  Tell a proficient student to start singing the </w:t>
      </w:r>
    </w:p>
    <w:p w:rsidR="00435251" w:rsidRDefault="00435251">
      <w:r>
        <w:t xml:space="preserve">    </w:t>
      </w:r>
      <w:proofErr w:type="gramStart"/>
      <w:r>
        <w:t>song</w:t>
      </w:r>
      <w:proofErr w:type="gramEnd"/>
      <w:r>
        <w:t xml:space="preserve"> first, and to sing it through twice. Demonstrate singing in a 2 part round </w:t>
      </w:r>
    </w:p>
    <w:p w:rsidR="00435251" w:rsidRDefault="00435251">
      <w:r>
        <w:t xml:space="preserve">    </w:t>
      </w:r>
      <w:proofErr w:type="gramStart"/>
      <w:r>
        <w:t>with</w:t>
      </w:r>
      <w:proofErr w:type="gramEnd"/>
      <w:r>
        <w:t xml:space="preserve"> a proficient student helping you model.  Cue students in.  </w:t>
      </w:r>
    </w:p>
    <w:p w:rsidR="00435251" w:rsidRDefault="00435251">
      <w:r>
        <w:t xml:space="preserve">    Students sing song in a 2 part round.          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4 minutes</w:t>
      </w:r>
    </w:p>
    <w:p w:rsidR="00435251" w:rsidRDefault="00435251">
      <w:pPr>
        <w:rPr>
          <w:i/>
          <w:iCs/>
        </w:rPr>
      </w:pPr>
      <w:r>
        <w:t>7) Students hold hands in a circle and sing “Bluebird,” part 1 (known song) twice.</w:t>
      </w:r>
      <w:r>
        <w:tab/>
      </w:r>
      <w:r>
        <w:rPr>
          <w:i/>
          <w:iCs/>
        </w:rPr>
        <w:t xml:space="preserve">2 minutes  </w:t>
      </w:r>
    </w:p>
    <w:p w:rsidR="00435251" w:rsidRDefault="00435251">
      <w:r>
        <w:t>8) Students imitate teacher’s demonstration of “Bluebird” part 2 until part 2</w:t>
      </w:r>
    </w:p>
    <w:p w:rsidR="00435251" w:rsidRDefault="00435251">
      <w:r>
        <w:t xml:space="preserve">     </w:t>
      </w:r>
      <w:proofErr w:type="gramStart"/>
      <w:r>
        <w:t>can</w:t>
      </w:r>
      <w:proofErr w:type="gramEnd"/>
      <w:r>
        <w:t xml:space="preserve"> be sung accurately.   Ask for a volunteer to tell what is happening </w:t>
      </w:r>
    </w:p>
    <w:p w:rsidR="00435251" w:rsidRDefault="00435251">
      <w:r>
        <w:t xml:space="preserve">    </w:t>
      </w:r>
      <w:proofErr w:type="gramStart"/>
      <w:r>
        <w:t>in</w:t>
      </w:r>
      <w:proofErr w:type="gramEnd"/>
      <w:r>
        <w:t xml:space="preserve"> the song.</w:t>
      </w:r>
      <w:r>
        <w:tab/>
      </w:r>
      <w:ins w:id="22" w:author="Gayle Thieman" w:date="2011-08-09T06:04:00Z">
        <w:r w:rsidR="00D85FB5">
          <w:t xml:space="preserve"> What do you expect the student to say?</w:t>
        </w:r>
      </w:ins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rPr>
          <w:i/>
          <w:iCs/>
        </w:rPr>
        <w:t>3 minutes</w:t>
      </w:r>
      <w:r>
        <w:t xml:space="preserve"> </w:t>
      </w:r>
    </w:p>
    <w:p w:rsidR="00435251" w:rsidRDefault="00435251">
      <w:proofErr w:type="gramStart"/>
      <w:r>
        <w:t>9)  Teacher</w:t>
      </w:r>
      <w:proofErr w:type="gramEnd"/>
      <w:r>
        <w:t xml:space="preserve"> breaks class in half.  Half sing Bluebird part1, and the other half</w:t>
      </w:r>
    </w:p>
    <w:p w:rsidR="00435251" w:rsidRDefault="00435251">
      <w:r>
        <w:t xml:space="preserve"> </w:t>
      </w:r>
      <w:proofErr w:type="gramStart"/>
      <w:r>
        <w:t>sing</w:t>
      </w:r>
      <w:proofErr w:type="gramEnd"/>
      <w:r>
        <w:t xml:space="preserve"> Bluebird part 2 simultaneously.  Sing several times until it is sung accurately. </w:t>
      </w:r>
      <w:r>
        <w:tab/>
      </w:r>
      <w:r>
        <w:rPr>
          <w:i/>
          <w:iCs/>
        </w:rPr>
        <w:t>3 minutes</w:t>
      </w:r>
    </w:p>
    <w:p w:rsidR="00435251" w:rsidRDefault="00435251">
      <w:r>
        <w:t xml:space="preserve">10) </w:t>
      </w:r>
      <w:r>
        <w:rPr>
          <w:i/>
          <w:iCs/>
        </w:rPr>
        <w:t xml:space="preserve">Closure:  </w:t>
      </w:r>
      <w:r>
        <w:t>Blue Bird Game.</w:t>
      </w:r>
    </w:p>
    <w:p w:rsidR="00435251" w:rsidRDefault="00435251">
      <w:r>
        <w:t xml:space="preserve">     Teacher is the first “it,” and weaves under hands until she “takes a little</w:t>
      </w:r>
    </w:p>
    <w:p w:rsidR="00435251" w:rsidRDefault="00435251">
      <w:r>
        <w:t xml:space="preserve">      </w:t>
      </w:r>
      <w:proofErr w:type="gramStart"/>
      <w:r>
        <w:t>partner</w:t>
      </w:r>
      <w:proofErr w:type="gramEnd"/>
      <w:r>
        <w:t>,” and “hops in the garden.” Her partner is the new “it.”</w:t>
      </w:r>
    </w:p>
    <w:p w:rsidR="00435251" w:rsidRDefault="00435251">
      <w:r>
        <w:t xml:space="preserve">       Repeat song so a few people get turns to be “it.”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4 minutes</w:t>
      </w:r>
    </w:p>
    <w:p w:rsidR="00435251" w:rsidRDefault="00435251">
      <w:r>
        <w:t>11</w:t>
      </w:r>
      <w:proofErr w:type="gramStart"/>
      <w:r>
        <w:t>)          Teacher</w:t>
      </w:r>
      <w:proofErr w:type="gramEnd"/>
      <w:r>
        <w:t>: “I     will see you    la   -  ter.” Students line up.</w:t>
      </w:r>
      <w:r>
        <w:tab/>
      </w:r>
      <w:r>
        <w:tab/>
      </w:r>
    </w:p>
    <w:p w:rsidR="00435251" w:rsidRDefault="00435251">
      <w:r>
        <w:t xml:space="preserve">                                              __      </w:t>
      </w:r>
    </w:p>
    <w:p w:rsidR="00435251" w:rsidRDefault="00435251">
      <w:r>
        <w:t xml:space="preserve">                              </w:t>
      </w:r>
      <w:proofErr w:type="gramStart"/>
      <w:r>
        <w:t>d</w:t>
      </w:r>
      <w:proofErr w:type="gramEnd"/>
      <w:r>
        <w:t xml:space="preserve">       l      </w:t>
      </w:r>
      <w:proofErr w:type="spellStart"/>
      <w:r>
        <w:t>l</w:t>
      </w:r>
      <w:proofErr w:type="spellEnd"/>
      <w:r>
        <w:t xml:space="preserve">   </w:t>
      </w:r>
      <w:proofErr w:type="spellStart"/>
      <w:r>
        <w:t>l</w:t>
      </w:r>
      <w:proofErr w:type="spellEnd"/>
      <w:r>
        <w:t xml:space="preserve">        </w:t>
      </w:r>
      <w:proofErr w:type="spellStart"/>
      <w:r>
        <w:t>l</w:t>
      </w:r>
      <w:proofErr w:type="spellEnd"/>
      <w:r>
        <w:t xml:space="preserve">   </w:t>
      </w:r>
      <w:proofErr w:type="spellStart"/>
      <w:r>
        <w:t>l</w:t>
      </w:r>
      <w:proofErr w:type="spellEnd"/>
      <w:r>
        <w:t xml:space="preserve">     d</w:t>
      </w:r>
    </w:p>
    <w:p w:rsidR="00435251" w:rsidRDefault="00435251">
      <w:pPr>
        <w:rPr>
          <w:i/>
          <w:iCs/>
        </w:rPr>
      </w:pPr>
      <w:r>
        <w:t xml:space="preserve">                              </w:t>
      </w:r>
      <w:proofErr w:type="gramStart"/>
      <w:r>
        <w:t>m</w:t>
      </w:r>
      <w:proofErr w:type="gramEnd"/>
      <w:r>
        <w:t xml:space="preserve">      r     </w:t>
      </w:r>
      <w:proofErr w:type="spellStart"/>
      <w:r>
        <w:t>r</w:t>
      </w:r>
      <w:proofErr w:type="spellEnd"/>
      <w:r>
        <w:t xml:space="preserve">   </w:t>
      </w:r>
      <w:proofErr w:type="spellStart"/>
      <w:r>
        <w:t>r</w:t>
      </w:r>
      <w:proofErr w:type="spellEnd"/>
      <w:r>
        <w:t xml:space="preserve">       d  m    d</w:t>
      </w:r>
      <w:r>
        <w:tab/>
      </w:r>
      <w:r>
        <w:tab/>
        <w:t xml:space="preserve">                         </w:t>
      </w:r>
      <w:r>
        <w:tab/>
      </w:r>
      <w:r>
        <w:tab/>
      </w:r>
      <w:r>
        <w:rPr>
          <w:i/>
          <w:iCs/>
        </w:rPr>
        <w:t>2 minutes</w:t>
      </w:r>
    </w:p>
    <w:p w:rsidR="00435251" w:rsidRDefault="00F3101C">
      <w:ins w:id="23" w:author="Gayle Thieman" w:date="2011-08-09T06:03:00Z">
        <w:r>
          <w:t>When do you review the definition of consonance an</w:t>
        </w:r>
        <w:r w:rsidR="00D85FB5">
          <w:t>d dissonance?  Students move when they hear the different sounds but when do they hear you explain it?</w:t>
        </w:r>
      </w:ins>
    </w:p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Differentiation/Accommodation</w:t>
      </w:r>
      <w:r>
        <w:rPr>
          <w:u w:val="single"/>
        </w:rPr>
        <w:t>:</w:t>
      </w:r>
    </w:p>
    <w:p w:rsidR="00435251" w:rsidRDefault="00435251">
      <w:pPr>
        <w:rPr>
          <w:sz w:val="24"/>
          <w:szCs w:val="24"/>
        </w:rPr>
      </w:pPr>
      <w:r>
        <w:rPr>
          <w:sz w:val="24"/>
          <w:szCs w:val="24"/>
        </w:rPr>
        <w:t>--ADHD student:</w:t>
      </w:r>
    </w:p>
    <w:p w:rsidR="00435251" w:rsidRDefault="00435251">
      <w:r>
        <w:tab/>
        <w:t xml:space="preserve">- Student can play two instruments for the rhythm matrix activity and have permission to switch </w:t>
      </w:r>
      <w:r>
        <w:tab/>
        <w:t xml:space="preserve">instruments with other students in their group after each segment of the activity.  </w:t>
      </w:r>
    </w:p>
    <w:p w:rsidR="00435251" w:rsidRDefault="00435251">
      <w:r>
        <w:t xml:space="preserve">  </w:t>
      </w:r>
      <w:r>
        <w:tab/>
        <w:t xml:space="preserve">- Encourage student to alternate between </w:t>
      </w:r>
      <w:proofErr w:type="spellStart"/>
      <w:r>
        <w:t>patsching</w:t>
      </w:r>
      <w:proofErr w:type="spellEnd"/>
      <w:r>
        <w:t xml:space="preserve"> a steady beat on their lap and </w:t>
      </w:r>
      <w:proofErr w:type="spellStart"/>
      <w:r>
        <w:t>patsching</w:t>
      </w:r>
      <w:proofErr w:type="spellEnd"/>
      <w:r>
        <w:t xml:space="preserve"> the </w:t>
      </w:r>
      <w:r>
        <w:tab/>
        <w:t xml:space="preserve">rhythm on their lap when singing known songs in the lesson and learning new songs in the </w:t>
      </w:r>
      <w:r>
        <w:tab/>
        <w:t xml:space="preserve">lesson.  </w:t>
      </w:r>
    </w:p>
    <w:p w:rsidR="00435251" w:rsidRDefault="00435251">
      <w:r>
        <w:tab/>
        <w:t>- Assign the student a “music buddy” to help regulate their behavior and keep them engaged.</w:t>
      </w:r>
    </w:p>
    <w:p w:rsidR="00435251" w:rsidRDefault="00435251">
      <w:pPr>
        <w:rPr>
          <w:sz w:val="24"/>
          <w:szCs w:val="24"/>
        </w:rPr>
      </w:pPr>
      <w:r>
        <w:rPr>
          <w:sz w:val="24"/>
          <w:szCs w:val="24"/>
        </w:rPr>
        <w:t xml:space="preserve">--2 students with </w:t>
      </w:r>
      <w:proofErr w:type="spellStart"/>
      <w:r>
        <w:rPr>
          <w:sz w:val="24"/>
          <w:szCs w:val="24"/>
        </w:rPr>
        <w:t>IEP’s</w:t>
      </w:r>
      <w:proofErr w:type="spellEnd"/>
      <w:r>
        <w:rPr>
          <w:sz w:val="24"/>
          <w:szCs w:val="24"/>
        </w:rPr>
        <w:t xml:space="preserve"> for being 3 years below reading level:</w:t>
      </w:r>
    </w:p>
    <w:p w:rsidR="00435251" w:rsidRDefault="00435251"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t xml:space="preserve">- Read everything written down on the board &amp;/or labeled signs out loud.  </w:t>
      </w:r>
    </w:p>
    <w:p w:rsidR="00435251" w:rsidRDefault="00435251">
      <w:r>
        <w:tab/>
        <w:t xml:space="preserve">  - Discuss meaning of lyrics to “Bluebird” and “Hey, Ho, Nobody Home.”</w:t>
      </w:r>
    </w:p>
    <w:p w:rsidR="00435251" w:rsidRDefault="00435251">
      <w:pPr>
        <w:rPr>
          <w:sz w:val="24"/>
          <w:szCs w:val="24"/>
        </w:rPr>
      </w:pPr>
      <w:r>
        <w:rPr>
          <w:sz w:val="24"/>
          <w:szCs w:val="24"/>
        </w:rPr>
        <w:t>--TAG student:</w:t>
      </w:r>
    </w:p>
    <w:p w:rsidR="00435251" w:rsidRDefault="004352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 xml:space="preserve">- </w:t>
      </w:r>
      <w:r>
        <w:t xml:space="preserve">Let’s assume the TAG student is taking private piano lessons.  Teacher asks student to play   </w:t>
      </w:r>
      <w:r>
        <w:tab/>
        <w:t>both parts of Bluebird on the piano while the class sings in harmony.</w:t>
      </w:r>
      <w:r>
        <w:rPr>
          <w:b/>
          <w:bCs/>
          <w:sz w:val="24"/>
          <w:szCs w:val="24"/>
        </w:rPr>
        <w:t xml:space="preserve"> </w:t>
      </w:r>
    </w:p>
    <w:p w:rsidR="00435251" w:rsidRDefault="00435251">
      <w:r>
        <w:rPr>
          <w:b/>
          <w:bCs/>
          <w:sz w:val="24"/>
          <w:szCs w:val="24"/>
        </w:rPr>
        <w:tab/>
      </w:r>
      <w:r>
        <w:t xml:space="preserve">- Encourage the student to help others who are struggling.  In the case of </w:t>
      </w:r>
      <w:proofErr w:type="gramStart"/>
      <w:r>
        <w:t>part singing</w:t>
      </w:r>
      <w:proofErr w:type="gramEnd"/>
      <w:r>
        <w:t xml:space="preserve">, if another </w:t>
      </w:r>
      <w:r>
        <w:tab/>
        <w:t xml:space="preserve">student is struggling with pitch, place the TAG student next to them. 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Attention to Literacy:</w:t>
      </w:r>
    </w:p>
    <w:p w:rsidR="00435251" w:rsidRDefault="00435251">
      <w:r>
        <w:rPr>
          <w:b/>
          <w:bCs/>
        </w:rPr>
        <w:t xml:space="preserve">New Vocabulary: </w:t>
      </w:r>
      <w:r>
        <w:t>Consonance, Dissonance.</w:t>
      </w:r>
    </w:p>
    <w:p w:rsidR="00435251" w:rsidRDefault="00435251">
      <w:r>
        <w:rPr>
          <w:b/>
          <w:bCs/>
        </w:rPr>
        <w:t xml:space="preserve">Review Vocabulary: </w:t>
      </w:r>
      <w:proofErr w:type="spellStart"/>
      <w:r>
        <w:t>cabasa</w:t>
      </w:r>
      <w:proofErr w:type="spellEnd"/>
      <w:r>
        <w:t xml:space="preserve">, guiro, maracas, finger cymbals, hand drum, percussion, </w:t>
      </w:r>
      <w:proofErr w:type="spellStart"/>
      <w:proofErr w:type="gramStart"/>
      <w:r>
        <w:t>congo</w:t>
      </w:r>
      <w:proofErr w:type="spellEnd"/>
      <w:proofErr w:type="gramEnd"/>
      <w:r>
        <w:t xml:space="preserve"> drum,</w:t>
      </w:r>
    </w:p>
    <w:p w:rsidR="00435251" w:rsidRDefault="00435251">
      <w:proofErr w:type="gramStart"/>
      <w:r>
        <w:t>shakers</w:t>
      </w:r>
      <w:proofErr w:type="gramEnd"/>
      <w:r>
        <w:t xml:space="preserve">, woodblock. </w:t>
      </w:r>
    </w:p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Assessment and Evaluation of Student Learning:</w:t>
      </w:r>
      <w:r>
        <w:rPr>
          <w:u w:val="single"/>
        </w:rPr>
        <w:t xml:space="preserve">  </w:t>
      </w:r>
    </w:p>
    <w:p w:rsidR="00435251" w:rsidRDefault="00435251"/>
    <w:p w:rsidR="00435251" w:rsidRDefault="00435251">
      <w:pPr>
        <w:jc w:val="center"/>
        <w:rPr>
          <w:b/>
          <w:bCs/>
        </w:rPr>
      </w:pPr>
      <w:r>
        <w:rPr>
          <w:b/>
          <w:bCs/>
        </w:rPr>
        <w:t>Total Points Possible Today:  9 points (1/field demonstrated).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1306"/>
        <w:gridCol w:w="886"/>
        <w:gridCol w:w="810"/>
        <w:gridCol w:w="1000"/>
        <w:gridCol w:w="1000"/>
        <w:gridCol w:w="1110"/>
        <w:gridCol w:w="1050"/>
        <w:gridCol w:w="1140"/>
        <w:gridCol w:w="700"/>
      </w:tblGrid>
      <w:tr w:rsidR="00435251">
        <w:trPr>
          <w:trHeight w:val="850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Student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  <w:sz w:val="18"/>
                <w:szCs w:val="18"/>
              </w:rPr>
            </w:pPr>
          </w:p>
          <w:p w:rsidR="00435251" w:rsidRDefault="00435251">
            <w:pPr>
              <w:rPr>
                <w:rFonts w:eastAsia="Times New Roman"/>
                <w:sz w:val="18"/>
                <w:szCs w:val="18"/>
              </w:rPr>
            </w:pPr>
          </w:p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Attendss</w:t>
            </w:r>
            <w:proofErr w:type="spellEnd"/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Sing</w:t>
            </w: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 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Tune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Knows</w:t>
            </w: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Review</w:t>
            </w:r>
          </w:p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Vocab</w:t>
            </w:r>
            <w:proofErr w:type="spellEnd"/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Cons.</w:t>
            </w: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Vs.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Diss.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Read 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Rhythms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Play 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Rhythms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Sing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Harmony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X/7</w:t>
            </w: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 xml:space="preserve">Carrie 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Adam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Ben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Jerry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Alice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Stacey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Amara</w:t>
            </w:r>
            <w:proofErr w:type="spellEnd"/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Lucy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David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Isabella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Darren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Josh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Jerrod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Astrid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Tobias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Tammi</w:t>
            </w:r>
            <w:proofErr w:type="spellEnd"/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Eliott</w:t>
            </w:r>
            <w:proofErr w:type="spellEnd"/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Peggy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Luca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Lydia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Juan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Yesenia</w:t>
            </w:r>
            <w:proofErr w:type="spellEnd"/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Alex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Clementine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Carlos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Aparna</w:t>
            </w:r>
            <w:proofErr w:type="spellEnd"/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</w:tbl>
    <w:p w:rsidR="00435251" w:rsidRDefault="00435251">
      <w:pPr>
        <w:overflowPunct/>
      </w:pPr>
    </w:p>
    <w:p w:rsidR="00435251" w:rsidRDefault="00435251"/>
    <w:p w:rsidR="00435251" w:rsidRDefault="00435251">
      <w:pPr>
        <w:rPr>
          <w:b/>
          <w:bCs/>
          <w:u w:val="single"/>
        </w:rPr>
      </w:pPr>
    </w:p>
    <w:p w:rsidR="00435251" w:rsidRDefault="00435251">
      <w:pPr>
        <w:rPr>
          <w:b/>
          <w:bCs/>
          <w:u w:val="single"/>
        </w:rPr>
      </w:pPr>
      <w:r>
        <w:rPr>
          <w:b/>
          <w:bCs/>
          <w:u w:val="single"/>
        </w:rPr>
        <w:t>Lesson Test Population:</w:t>
      </w:r>
    </w:p>
    <w:p w:rsidR="00435251" w:rsidRDefault="00435251">
      <w:r>
        <w:t>About 26 students</w:t>
      </w:r>
    </w:p>
    <w:p w:rsidR="00435251" w:rsidRDefault="00435251">
      <w:proofErr w:type="gramStart"/>
      <w:r>
        <w:t>About 50%male, 50%female.</w:t>
      </w:r>
      <w:proofErr w:type="gramEnd"/>
    </w:p>
    <w:p w:rsidR="00435251" w:rsidRDefault="00435251">
      <w:r>
        <w:t xml:space="preserve">Behavioral Issue:  1 student is diagnosed with ADHD. </w:t>
      </w:r>
    </w:p>
    <w:p w:rsidR="00435251" w:rsidRDefault="00435251">
      <w:r>
        <w:t>Academic: 1-2 students have IEP for reading/writing three grade levels below class grade.</w:t>
      </w:r>
    </w:p>
    <w:p w:rsidR="00435251" w:rsidRDefault="00435251">
      <w:r>
        <w:t>One other of your choice:  TAG</w:t>
      </w:r>
    </w:p>
    <w:p w:rsidR="00435251" w:rsidRDefault="00435251"/>
    <w:sectPr w:rsidR="00435251" w:rsidSect="00435251">
      <w:headerReference w:type="default" r:id="rId6"/>
      <w:footerReference w:type="default" r:id="rId7"/>
      <w:pgSz w:w="12240" w:h="15840"/>
      <w:pgMar w:top="1440" w:right="1800" w:bottom="1440" w:left="1800" w:footer="864" w:gutter="0"/>
      <w:pgNumType w:start="1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01C" w:rsidRDefault="00F3101C" w:rsidP="00435251">
      <w:r>
        <w:separator/>
      </w:r>
    </w:p>
  </w:endnote>
  <w:endnote w:type="continuationSeparator" w:id="0">
    <w:p w:rsidR="00F3101C" w:rsidRDefault="00F3101C" w:rsidP="00435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01C" w:rsidRDefault="00F3101C">
    <w:pPr>
      <w:tabs>
        <w:tab w:val="center" w:pos="4320"/>
        <w:tab w:val="right" w:pos="8640"/>
      </w:tabs>
      <w:rPr>
        <w:rFonts w:cstheme="minorBidi"/>
        <w:kern w:val="0"/>
      </w:rPr>
    </w:pPr>
  </w:p>
  <w:p w:rsidR="00F3101C" w:rsidRDefault="00F3101C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01C" w:rsidRDefault="00F3101C" w:rsidP="00435251">
      <w:r>
        <w:separator/>
      </w:r>
    </w:p>
  </w:footnote>
  <w:footnote w:type="continuationSeparator" w:id="0">
    <w:p w:rsidR="00F3101C" w:rsidRDefault="00F3101C" w:rsidP="00435251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01C" w:rsidRDefault="00F3101C">
    <w:pPr>
      <w:tabs>
        <w:tab w:val="center" w:pos="4320"/>
        <w:tab w:val="right" w:pos="8640"/>
      </w:tabs>
      <w:rPr>
        <w:rFonts w:cstheme="minorBidi"/>
        <w:kern w:val="0"/>
      </w:rPr>
    </w:pPr>
  </w:p>
  <w:p w:rsidR="00F3101C" w:rsidRDefault="00F3101C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lorPos" w:val="-1"/>
    <w:docVar w:name="ColorSet" w:val="-1"/>
    <w:docVar w:name="StylePos" w:val="-1"/>
    <w:docVar w:name="StyleSet" w:val="-1"/>
  </w:docVars>
  <w:rsids>
    <w:rsidRoot w:val="00435251"/>
    <w:rsid w:val="00435251"/>
    <w:rsid w:val="00C25C99"/>
    <w:rsid w:val="00D85FB5"/>
    <w:rsid w:val="00F3101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C99"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101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01C"/>
    <w:rPr>
      <w:rFonts w:ascii="Lucida Grande" w:hAnsi="Lucida Grande" w:cs="Times New Roman"/>
      <w:kern w:val="28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1494</Words>
  <Characters>8518</Characters>
  <Application>Microsoft Macintosh Word</Application>
  <DocSecurity>0</DocSecurity>
  <Lines>70</Lines>
  <Paragraphs>17</Paragraphs>
  <ScaleCrop>false</ScaleCrop>
  <Company/>
  <LinksUpToDate>false</LinksUpToDate>
  <CharactersWithSpaces>10460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2011-08-09T13:06:00Z</dcterms:created>
  <dcterms:modified xsi:type="dcterms:W3CDTF">2011-08-09T13:06:00Z</dcterms:modified>
</cp:coreProperties>
</file>